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7EFC87" w14:textId="4F9E15DC" w:rsidR="00A650BC" w:rsidRPr="00A650BC" w:rsidRDefault="00A650BC" w:rsidP="00A650BC">
      <w:pPr>
        <w:rPr>
          <w:b/>
          <w:bCs/>
        </w:rPr>
      </w:pPr>
      <w:r w:rsidRPr="00A650BC">
        <w:rPr>
          <w:b/>
          <w:bCs/>
        </w:rPr>
        <w:t>Esita</w:t>
      </w:r>
      <w:r>
        <w:rPr>
          <w:b/>
          <w:bCs/>
        </w:rPr>
        <w:t xml:space="preserve">miseks </w:t>
      </w:r>
      <w:r w:rsidRPr="00A650BC">
        <w:rPr>
          <w:b/>
          <w:bCs/>
        </w:rPr>
        <w:t xml:space="preserve"> Transpordiametile töötamiseks objektil :</w:t>
      </w:r>
    </w:p>
    <w:p w14:paraId="204D0DE9" w14:textId="1DB1C3E9" w:rsidR="00A650BC" w:rsidRDefault="006E0FF1" w:rsidP="00A650BC">
      <w:r w:rsidRPr="004311E1">
        <w:rPr>
          <w:b/>
          <w:bCs/>
        </w:rPr>
        <w:t xml:space="preserve">riigitee 4 (E67) Tallinn-Pärnu-Ikla km 108,5 – </w:t>
      </w:r>
      <w:r>
        <w:rPr>
          <w:b/>
          <w:bCs/>
        </w:rPr>
        <w:t xml:space="preserve">115,827 (kuni Pk 1154+00) </w:t>
      </w:r>
      <w:r w:rsidRPr="004311E1">
        <w:rPr>
          <w:b/>
          <w:bCs/>
        </w:rPr>
        <w:t>Are</w:t>
      </w:r>
      <w:r>
        <w:rPr>
          <w:b/>
          <w:bCs/>
        </w:rPr>
        <w:t xml:space="preserve"> möödasõidu</w:t>
      </w:r>
      <w:r w:rsidRPr="004311E1">
        <w:rPr>
          <w:b/>
          <w:bCs/>
        </w:rPr>
        <w:t xml:space="preserve"> lõigu 2+2 teelõigu ehituse omanikujärelevalv</w:t>
      </w:r>
      <w:r w:rsidRPr="000A6649">
        <w:rPr>
          <w:b/>
          <w:bCs/>
        </w:rPr>
        <w:t>e</w:t>
      </w:r>
    </w:p>
    <w:p w14:paraId="471B57DF" w14:textId="7EB978D4" w:rsidR="00A650BC" w:rsidRDefault="00A650BC" w:rsidP="00A650B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6211E">
        <w:rPr>
          <w:rFonts w:ascii="Times New Roman" w:hAnsi="Times New Roman"/>
          <w:b/>
          <w:bCs/>
          <w:sz w:val="24"/>
          <w:szCs w:val="24"/>
        </w:rPr>
        <w:t>Abiinsener teedeehituse ja/või sillaehituse alal</w:t>
      </w:r>
    </w:p>
    <w:p w14:paraId="1A5E5691" w14:textId="77777777" w:rsidR="00A61733" w:rsidRDefault="00A61733" w:rsidP="00A61733">
      <w:pPr>
        <w:pStyle w:val="BodyText"/>
        <w:spacing w:after="0"/>
        <w:rPr>
          <w:b/>
          <w:sz w:val="22"/>
        </w:rPr>
      </w:pPr>
    </w:p>
    <w:p w14:paraId="1A5E5692" w14:textId="400ADD94" w:rsidR="0025730B" w:rsidRPr="00F80DE1" w:rsidRDefault="0025730B" w:rsidP="00F80DE1">
      <w:pPr>
        <w:pStyle w:val="BodyText"/>
        <w:spacing w:after="0"/>
        <w:rPr>
          <w:b/>
          <w:sz w:val="22"/>
        </w:rPr>
      </w:pPr>
      <w:r>
        <w:t>CV</w:t>
      </w:r>
    </w:p>
    <w:p w14:paraId="1A5E5693" w14:textId="77777777" w:rsidR="00244F7C" w:rsidRPr="00A61733" w:rsidRDefault="00244F7C" w:rsidP="00A61733">
      <w:pPr>
        <w:spacing w:after="0"/>
        <w:ind w:left="180"/>
        <w:rPr>
          <w:ins w:id="0" w:author="kadri.korjas" w:date="2011-08-22T08:56:00Z"/>
          <w:rFonts w:ascii="Times New Roman" w:hAnsi="Times New Roman"/>
          <w:sz w:val="4"/>
        </w:rPr>
      </w:pPr>
    </w:p>
    <w:p w14:paraId="1A5E5694" w14:textId="77777777" w:rsidR="0025730B" w:rsidRPr="00F80DE1" w:rsidRDefault="0025730B" w:rsidP="00745654">
      <w:pPr>
        <w:tabs>
          <w:tab w:val="left" w:pos="1818"/>
        </w:tabs>
        <w:spacing w:after="0"/>
        <w:rPr>
          <w:rFonts w:ascii="Times New Roman" w:hAnsi="Times New Roman"/>
          <w:b/>
          <w:color w:val="000000"/>
        </w:rPr>
      </w:pPr>
      <w:r>
        <w:t xml:space="preserve">Nimi: </w:t>
      </w:r>
      <w:r>
        <w:tab/>
      </w:r>
      <w:r>
        <w:tab/>
        <w:t>ERVIN KRUUSE</w:t>
      </w:r>
    </w:p>
    <w:p w14:paraId="1A5E5695" w14:textId="77777777" w:rsidR="0025730B" w:rsidRPr="00F80DE1" w:rsidRDefault="0025730B" w:rsidP="00745654">
      <w:pPr>
        <w:tabs>
          <w:tab w:val="left" w:pos="1818"/>
        </w:tabs>
        <w:spacing w:after="0"/>
        <w:rPr>
          <w:rFonts w:ascii="Times New Roman" w:hAnsi="Times New Roman"/>
          <w:color w:val="000000"/>
        </w:rPr>
      </w:pPr>
      <w:r>
        <w:t xml:space="preserve">Sünniaeg: </w:t>
      </w:r>
      <w:r>
        <w:tab/>
      </w:r>
      <w:r>
        <w:tab/>
        <w:t>18.02.1958, Pärnu</w:t>
      </w:r>
    </w:p>
    <w:p w14:paraId="1A5E5696" w14:textId="04C9BD84" w:rsidR="0025730B" w:rsidRPr="00F80DE1" w:rsidRDefault="0025730B" w:rsidP="00745654">
      <w:pPr>
        <w:tabs>
          <w:tab w:val="left" w:pos="1818"/>
        </w:tabs>
        <w:spacing w:after="0"/>
        <w:rPr>
          <w:rFonts w:ascii="Times New Roman" w:hAnsi="Times New Roman"/>
          <w:color w:val="000000"/>
        </w:rPr>
      </w:pPr>
      <w:r>
        <w:t xml:space="preserve">Aadress: </w:t>
      </w:r>
      <w:r>
        <w:tab/>
      </w:r>
      <w:r>
        <w:tab/>
        <w:t>Papsaare tee 3-9, 88317, Pärnu linn, Pärnu maakond</w:t>
      </w:r>
    </w:p>
    <w:p w14:paraId="1A5E5697" w14:textId="77777777" w:rsidR="0025730B" w:rsidRPr="00F80DE1" w:rsidRDefault="0025730B" w:rsidP="00745654">
      <w:pPr>
        <w:tabs>
          <w:tab w:val="left" w:pos="1818"/>
        </w:tabs>
        <w:spacing w:after="0"/>
        <w:rPr>
          <w:rFonts w:ascii="Times New Roman" w:hAnsi="Times New Roman"/>
          <w:color w:val="000000"/>
        </w:rPr>
      </w:pPr>
      <w:r>
        <w:t xml:space="preserve">Telefon: </w:t>
      </w:r>
      <w:r>
        <w:tab/>
      </w:r>
      <w:r>
        <w:tab/>
        <w:t>+37256454610</w:t>
      </w:r>
    </w:p>
    <w:p w14:paraId="1A5E5698" w14:textId="0DCA9DFE" w:rsidR="0025730B" w:rsidRPr="00F80DE1" w:rsidRDefault="006922F3" w:rsidP="00745654">
      <w:pPr>
        <w:tabs>
          <w:tab w:val="left" w:pos="1818"/>
        </w:tabs>
        <w:spacing w:after="0"/>
        <w:rPr>
          <w:rFonts w:ascii="Times New Roman" w:hAnsi="Times New Roman"/>
          <w:color w:val="000000"/>
        </w:rPr>
      </w:pPr>
      <w:r>
        <w:t>E-post:</w:t>
      </w:r>
      <w:r>
        <w:tab/>
      </w:r>
      <w:r>
        <w:tab/>
        <w:t>ervin.kruuse@gmail.com</w:t>
      </w:r>
    </w:p>
    <w:p w14:paraId="1A5E5699" w14:textId="77777777" w:rsidR="00A85F34" w:rsidRPr="00F80DE1" w:rsidRDefault="00A85F34" w:rsidP="00745654">
      <w:pPr>
        <w:spacing w:after="0"/>
        <w:rPr>
          <w:rFonts w:ascii="Times New Roman" w:hAnsi="Times New Roman"/>
          <w:color w:val="000000"/>
        </w:rPr>
      </w:pPr>
    </w:p>
    <w:p w14:paraId="1A5E569A" w14:textId="77777777" w:rsidR="00A440AA" w:rsidRPr="00F80DE1" w:rsidRDefault="00351D41" w:rsidP="00745654">
      <w:pPr>
        <w:spacing w:after="0"/>
        <w:rPr>
          <w:rFonts w:ascii="Times New Roman" w:hAnsi="Times New Roman"/>
          <w:b/>
          <w:color w:val="000000"/>
        </w:rPr>
      </w:pPr>
      <w:r>
        <w:t xml:space="preserve">HARIDUSKÄIK </w:t>
      </w:r>
    </w:p>
    <w:p w14:paraId="1A5E569B" w14:textId="77777777" w:rsidR="00DE619D" w:rsidRDefault="005C280B" w:rsidP="00745654">
      <w:pPr>
        <w:tabs>
          <w:tab w:val="left" w:pos="1818"/>
        </w:tabs>
        <w:spacing w:after="0"/>
        <w:ind w:left="2160" w:hanging="2160"/>
        <w:rPr>
          <w:rFonts w:ascii="Times New Roman" w:hAnsi="Times New Roman"/>
          <w:color w:val="000000"/>
        </w:rPr>
      </w:pPr>
      <w:r>
        <w:t>1973 - 1977</w:t>
      </w:r>
      <w:r>
        <w:tab/>
      </w:r>
      <w:r>
        <w:tab/>
        <w:t xml:space="preserve">Kehtna Näidissovhoostehnikum,  </w:t>
      </w:r>
    </w:p>
    <w:p w14:paraId="1A5E569C" w14:textId="2890C700" w:rsidR="00DE619D" w:rsidRDefault="00DE619D" w:rsidP="00745654">
      <w:pPr>
        <w:tabs>
          <w:tab w:val="left" w:pos="1818"/>
        </w:tabs>
        <w:spacing w:after="0"/>
        <w:ind w:left="2160" w:hanging="2160"/>
        <w:rPr>
          <w:rFonts w:ascii="Times New Roman" w:hAnsi="Times New Roman"/>
          <w:color w:val="000000"/>
        </w:rPr>
      </w:pPr>
      <w:r>
        <w:t xml:space="preserve">                                     </w:t>
      </w:r>
      <w:r w:rsidR="00B83AED">
        <w:t xml:space="preserve">     </w:t>
      </w:r>
      <w:r>
        <w:t xml:space="preserve">  Eriala: maaparandustööde mehhaniseerimine, tehnik-mehhaaniku kvalifikatsioon</w:t>
      </w:r>
    </w:p>
    <w:p w14:paraId="1A5E569D" w14:textId="6DDCB74D" w:rsidR="00C16A4A" w:rsidRPr="00F80DE1" w:rsidRDefault="00DE619D" w:rsidP="00C16A4A">
      <w:pPr>
        <w:tabs>
          <w:tab w:val="left" w:pos="1818"/>
        </w:tabs>
        <w:spacing w:after="0"/>
        <w:rPr>
          <w:rFonts w:ascii="Times New Roman" w:hAnsi="Times New Roman"/>
          <w:color w:val="000000"/>
        </w:rPr>
      </w:pPr>
      <w:r>
        <w:t xml:space="preserve">                                    </w:t>
      </w:r>
      <w:r w:rsidR="00B83AED">
        <w:t xml:space="preserve">    </w:t>
      </w:r>
      <w:r>
        <w:t xml:space="preserve">   Õppekava tase: keskeriharidus</w:t>
      </w:r>
    </w:p>
    <w:p w14:paraId="1A5E569E" w14:textId="77777777" w:rsidR="00A440AA" w:rsidRPr="00F80DE1" w:rsidRDefault="00A440AA" w:rsidP="00745654">
      <w:pPr>
        <w:tabs>
          <w:tab w:val="left" w:pos="1818"/>
        </w:tabs>
        <w:spacing w:after="0"/>
        <w:ind w:left="2160" w:hanging="2160"/>
        <w:rPr>
          <w:rFonts w:ascii="Times New Roman" w:hAnsi="Times New Roman"/>
          <w:color w:val="000000"/>
        </w:rPr>
      </w:pPr>
    </w:p>
    <w:p w14:paraId="1A5E569F" w14:textId="77777777" w:rsidR="00D076EB" w:rsidRPr="00F80DE1" w:rsidRDefault="00D076EB" w:rsidP="00745654">
      <w:pPr>
        <w:spacing w:after="0"/>
        <w:rPr>
          <w:rFonts w:ascii="Times New Roman" w:hAnsi="Times New Roman"/>
          <w:b/>
          <w:color w:val="000000"/>
        </w:rPr>
      </w:pPr>
    </w:p>
    <w:p w14:paraId="1A5E56A0" w14:textId="77777777" w:rsidR="00703E2F" w:rsidRDefault="00351D41" w:rsidP="00745654">
      <w:pPr>
        <w:spacing w:after="0"/>
        <w:rPr>
          <w:rFonts w:ascii="Times New Roman" w:hAnsi="Times New Roman"/>
          <w:b/>
          <w:color w:val="000000"/>
        </w:rPr>
      </w:pPr>
      <w:r>
        <w:t>TÖÖKOGEMUS</w:t>
      </w:r>
    </w:p>
    <w:p w14:paraId="3E8233FA" w14:textId="77777777" w:rsidR="00C20F00" w:rsidRDefault="00C20F00" w:rsidP="00745654">
      <w:pPr>
        <w:spacing w:after="0"/>
        <w:rPr>
          <w:rFonts w:ascii="Times New Roman" w:hAnsi="Times New Roman"/>
          <w:b/>
          <w:color w:val="000000"/>
        </w:rPr>
      </w:pPr>
    </w:p>
    <w:p w14:paraId="502A3598" w14:textId="646A62C0" w:rsidR="00C20F00" w:rsidRPr="00F80DE1" w:rsidRDefault="00C20F00" w:rsidP="00C20F00">
      <w:pPr>
        <w:tabs>
          <w:tab w:val="left" w:pos="1800"/>
        </w:tabs>
        <w:spacing w:after="0"/>
        <w:rPr>
          <w:rFonts w:ascii="Times New Roman" w:hAnsi="Times New Roman"/>
          <w:color w:val="000000"/>
        </w:rPr>
      </w:pPr>
      <w:r>
        <w:t xml:space="preserve">01.2021 –  10.2024        </w:t>
      </w:r>
      <w:proofErr w:type="spellStart"/>
      <w:r>
        <w:t>Verston</w:t>
      </w:r>
      <w:proofErr w:type="spellEnd"/>
      <w:r>
        <w:t xml:space="preserve"> Eesti OÜ, projektijuht</w:t>
      </w:r>
    </w:p>
    <w:p w14:paraId="7E56E5BA" w14:textId="267E7C06" w:rsidR="00C20F00" w:rsidRPr="00F80DE1" w:rsidRDefault="00C20F00" w:rsidP="00C20F00">
      <w:pPr>
        <w:tabs>
          <w:tab w:val="left" w:pos="1800"/>
        </w:tabs>
        <w:spacing w:after="0"/>
        <w:rPr>
          <w:rFonts w:ascii="Times New Roman" w:hAnsi="Times New Roman"/>
          <w:color w:val="000000"/>
        </w:rPr>
      </w:pPr>
      <w:r>
        <w:tab/>
      </w:r>
      <w:r>
        <w:tab/>
        <w:t>Ettevõtte tegevusala: teede hooldus, remont  ja ehitus</w:t>
      </w:r>
    </w:p>
    <w:p w14:paraId="66B804C8" w14:textId="1A9AD4A1" w:rsidR="00C20F00" w:rsidRPr="009D30AD" w:rsidRDefault="00C20F00" w:rsidP="00C20F00">
      <w:pPr>
        <w:spacing w:after="0"/>
        <w:ind w:left="2160"/>
        <w:rPr>
          <w:rFonts w:asciiTheme="majorBidi" w:hAnsiTheme="majorBidi" w:cstheme="majorBidi"/>
          <w:color w:val="000000"/>
        </w:rPr>
      </w:pPr>
      <w:r>
        <w:t>Peamised tööülesanded: Hankemenetluste käigus võidetud hinnapakkumiste alusel teostatud tööd ja hinnapakkumiste koostamine</w:t>
      </w:r>
    </w:p>
    <w:p w14:paraId="5AAF07F0" w14:textId="77777777" w:rsidR="006E4027" w:rsidRDefault="006E4027" w:rsidP="00745654">
      <w:pPr>
        <w:spacing w:after="0"/>
        <w:rPr>
          <w:rFonts w:ascii="Times New Roman" w:hAnsi="Times New Roman"/>
          <w:b/>
          <w:color w:val="000000"/>
        </w:rPr>
      </w:pPr>
    </w:p>
    <w:p w14:paraId="25A8BAB1" w14:textId="721EC466" w:rsidR="006E4027" w:rsidRPr="00F80DE1" w:rsidRDefault="00F73048" w:rsidP="006E4027">
      <w:pPr>
        <w:tabs>
          <w:tab w:val="left" w:pos="1800"/>
        </w:tabs>
        <w:spacing w:after="0"/>
        <w:rPr>
          <w:rFonts w:ascii="Times New Roman" w:hAnsi="Times New Roman"/>
          <w:color w:val="000000"/>
        </w:rPr>
      </w:pPr>
      <w:r>
        <w:t>10.2017 – 01.2021          Eesti Teed AS, projektijuht</w:t>
      </w:r>
    </w:p>
    <w:p w14:paraId="550EEE3E" w14:textId="1F18FAE8" w:rsidR="006E4027" w:rsidRPr="00F80DE1" w:rsidRDefault="006E4027" w:rsidP="006E4027">
      <w:pPr>
        <w:tabs>
          <w:tab w:val="left" w:pos="1800"/>
        </w:tabs>
        <w:spacing w:after="0"/>
        <w:rPr>
          <w:rFonts w:ascii="Times New Roman" w:hAnsi="Times New Roman"/>
          <w:color w:val="000000"/>
        </w:rPr>
      </w:pPr>
      <w:r>
        <w:tab/>
      </w:r>
      <w:r>
        <w:tab/>
        <w:t>Ettevõtte tegevusala: teede hooldus, remont  ja ehitus</w:t>
      </w:r>
    </w:p>
    <w:p w14:paraId="5800F775" w14:textId="3F9A8D3D" w:rsidR="006E4027" w:rsidRPr="006464E2" w:rsidRDefault="006E4027" w:rsidP="006E4027">
      <w:pPr>
        <w:spacing w:after="0"/>
        <w:ind w:left="2160"/>
        <w:rPr>
          <w:rFonts w:asciiTheme="majorBidi" w:hAnsiTheme="majorBidi" w:cstheme="majorBidi"/>
          <w:color w:val="000000"/>
        </w:rPr>
      </w:pPr>
      <w:r>
        <w:t>Peamised tööülesanded: Hankemenetluste käigus võidetud hinnapakkumiste alusel teostatud tööd ja hinnapakkumiste koostamine</w:t>
      </w:r>
    </w:p>
    <w:p w14:paraId="1F8701F3" w14:textId="52E4CB86" w:rsidR="00841F26" w:rsidRPr="00F80DE1" w:rsidRDefault="00841F26" w:rsidP="00745654">
      <w:pPr>
        <w:spacing w:after="0"/>
        <w:rPr>
          <w:rFonts w:ascii="Times New Roman" w:hAnsi="Times New Roman"/>
          <w:b/>
          <w:color w:val="000000"/>
        </w:rPr>
      </w:pPr>
    </w:p>
    <w:p w14:paraId="1A5E56A1" w14:textId="61D210DE" w:rsidR="002507DA" w:rsidRPr="00F80DE1" w:rsidRDefault="0090007F" w:rsidP="00745654">
      <w:pPr>
        <w:tabs>
          <w:tab w:val="left" w:pos="1800"/>
        </w:tabs>
        <w:spacing w:after="0"/>
        <w:rPr>
          <w:rFonts w:ascii="Times New Roman" w:hAnsi="Times New Roman"/>
          <w:color w:val="000000"/>
        </w:rPr>
      </w:pPr>
      <w:r>
        <w:t>03.2012 –  10.2017         Eesti Teed AS, teemeister</w:t>
      </w:r>
    </w:p>
    <w:p w14:paraId="1A5E56A2" w14:textId="77777777" w:rsidR="00351D41" w:rsidRPr="00F80DE1" w:rsidRDefault="00351D41" w:rsidP="00745654">
      <w:pPr>
        <w:tabs>
          <w:tab w:val="left" w:pos="1800"/>
        </w:tabs>
        <w:spacing w:after="0"/>
        <w:rPr>
          <w:rFonts w:ascii="Times New Roman" w:hAnsi="Times New Roman"/>
          <w:color w:val="000000"/>
        </w:rPr>
      </w:pPr>
      <w:r>
        <w:tab/>
      </w:r>
      <w:r>
        <w:tab/>
        <w:t>Ettevõtte tegevusala: teede hooldus- ja remont</w:t>
      </w:r>
    </w:p>
    <w:p w14:paraId="1A5E56A3" w14:textId="77777777" w:rsidR="00531FB5" w:rsidRPr="00F80DE1" w:rsidRDefault="002507DA" w:rsidP="00745654">
      <w:pPr>
        <w:spacing w:after="0"/>
        <w:ind w:left="2160"/>
        <w:rPr>
          <w:rFonts w:ascii="Times New Roman" w:hAnsi="Times New Roman"/>
          <w:color w:val="000000"/>
        </w:rPr>
      </w:pPr>
      <w:r>
        <w:t xml:space="preserve">Peamised tööülesanded: hoolde- ja teehoiutööde korraldamine </w:t>
      </w:r>
    </w:p>
    <w:p w14:paraId="1A5E56A4" w14:textId="77777777" w:rsidR="00890242" w:rsidRPr="00F80DE1" w:rsidRDefault="00890242" w:rsidP="00745654">
      <w:pPr>
        <w:spacing w:after="0"/>
        <w:rPr>
          <w:rFonts w:ascii="Times New Roman" w:hAnsi="Times New Roman"/>
          <w:color w:val="000000"/>
        </w:rPr>
      </w:pPr>
    </w:p>
    <w:p w14:paraId="1A5E56A5" w14:textId="77777777" w:rsidR="00890242" w:rsidRPr="00F80DE1" w:rsidRDefault="00EF6AEA" w:rsidP="00745654">
      <w:pPr>
        <w:tabs>
          <w:tab w:val="left" w:pos="1800"/>
        </w:tabs>
        <w:spacing w:after="0"/>
        <w:rPr>
          <w:rFonts w:ascii="Times New Roman" w:hAnsi="Times New Roman"/>
          <w:color w:val="000000"/>
        </w:rPr>
      </w:pPr>
      <w:r>
        <w:t>04.2008 –03.2012</w:t>
      </w:r>
      <w:r>
        <w:tab/>
      </w:r>
      <w:r>
        <w:tab/>
        <w:t>Pärnumaa Teed AS, teemeister</w:t>
      </w:r>
    </w:p>
    <w:p w14:paraId="1A5E56A6" w14:textId="77777777" w:rsidR="00890242" w:rsidRPr="00F80DE1" w:rsidRDefault="00351D41" w:rsidP="000A5D03">
      <w:pPr>
        <w:tabs>
          <w:tab w:val="left" w:pos="1800"/>
        </w:tabs>
        <w:spacing w:after="0"/>
        <w:rPr>
          <w:rFonts w:ascii="Times New Roman" w:hAnsi="Times New Roman"/>
          <w:color w:val="000000"/>
        </w:rPr>
      </w:pPr>
      <w:r>
        <w:tab/>
      </w:r>
      <w:r>
        <w:tab/>
        <w:t>Ettevõtte tegevusala: maanteede hooldus- ja remont</w:t>
      </w:r>
    </w:p>
    <w:p w14:paraId="1A5E56A7" w14:textId="77777777" w:rsidR="00EF6AEA" w:rsidRPr="00F80DE1" w:rsidRDefault="00EF6AEA" w:rsidP="00EF6AEA">
      <w:pPr>
        <w:spacing w:after="0"/>
        <w:ind w:left="2160"/>
        <w:rPr>
          <w:rFonts w:ascii="Times New Roman" w:hAnsi="Times New Roman"/>
          <w:color w:val="000000"/>
        </w:rPr>
      </w:pPr>
      <w:r>
        <w:t xml:space="preserve">Peamised tööülesanded: hoolde- ja teehoiutööde korraldamine </w:t>
      </w:r>
    </w:p>
    <w:p w14:paraId="1A5E56A8" w14:textId="77777777" w:rsidR="00D076EB" w:rsidRPr="00F80DE1" w:rsidRDefault="00D076EB" w:rsidP="00745654">
      <w:pPr>
        <w:tabs>
          <w:tab w:val="left" w:pos="1800"/>
        </w:tabs>
        <w:spacing w:after="0"/>
        <w:rPr>
          <w:rFonts w:ascii="Times New Roman" w:hAnsi="Times New Roman"/>
          <w:color w:val="000000"/>
        </w:rPr>
      </w:pPr>
    </w:p>
    <w:p w14:paraId="1A5E56A9" w14:textId="77777777" w:rsidR="007A2EFF" w:rsidRPr="00F80DE1" w:rsidRDefault="008E3562" w:rsidP="00745654">
      <w:pPr>
        <w:tabs>
          <w:tab w:val="left" w:pos="1800"/>
        </w:tabs>
        <w:spacing w:after="0"/>
        <w:rPr>
          <w:rFonts w:ascii="Times New Roman" w:hAnsi="Times New Roman"/>
          <w:color w:val="000000"/>
        </w:rPr>
      </w:pPr>
      <w:r>
        <w:t>10.1999 – 03.2008</w:t>
      </w:r>
      <w:r>
        <w:tab/>
      </w:r>
      <w:r>
        <w:tab/>
        <w:t>Pärnu Teedevalitsus,  teemeister</w:t>
      </w:r>
    </w:p>
    <w:p w14:paraId="1A5E56AA" w14:textId="77777777" w:rsidR="00351D41" w:rsidRPr="00F80DE1" w:rsidRDefault="00351D41" w:rsidP="00745654">
      <w:pPr>
        <w:tabs>
          <w:tab w:val="left" w:pos="1800"/>
        </w:tabs>
        <w:spacing w:after="0"/>
        <w:rPr>
          <w:rFonts w:ascii="Times New Roman" w:hAnsi="Times New Roman"/>
          <w:color w:val="000000"/>
        </w:rPr>
      </w:pPr>
      <w:r>
        <w:tab/>
      </w:r>
      <w:r>
        <w:tab/>
        <w:t>Ettevõtte tegevusala: maanteede hooldus- ja remont</w:t>
      </w:r>
    </w:p>
    <w:p w14:paraId="1A5E56AB" w14:textId="77777777" w:rsidR="00592B3E" w:rsidRDefault="00592B3E" w:rsidP="00745654">
      <w:pPr>
        <w:spacing w:after="0"/>
        <w:ind w:left="2160"/>
        <w:rPr>
          <w:rFonts w:ascii="Times New Roman" w:hAnsi="Times New Roman"/>
          <w:color w:val="000000"/>
        </w:rPr>
      </w:pPr>
      <w:r>
        <w:t>Peamised tööülesanded: hoolde- ja teehoiutööde korraldamine</w:t>
      </w:r>
    </w:p>
    <w:p w14:paraId="1A5E56AC" w14:textId="77777777" w:rsidR="005D3372" w:rsidRDefault="005D3372" w:rsidP="00745654">
      <w:pPr>
        <w:spacing w:after="0"/>
        <w:ind w:left="2160"/>
        <w:rPr>
          <w:rFonts w:ascii="Times New Roman" w:hAnsi="Times New Roman"/>
          <w:color w:val="000000"/>
        </w:rPr>
      </w:pPr>
    </w:p>
    <w:p w14:paraId="1A5E56AD" w14:textId="77777777" w:rsidR="005D3372" w:rsidRPr="00F80DE1" w:rsidRDefault="00650FF9" w:rsidP="005D3372">
      <w:pPr>
        <w:tabs>
          <w:tab w:val="left" w:pos="1800"/>
        </w:tabs>
        <w:spacing w:after="0"/>
        <w:rPr>
          <w:rFonts w:ascii="Times New Roman" w:hAnsi="Times New Roman"/>
          <w:color w:val="000000"/>
        </w:rPr>
      </w:pPr>
      <w:r>
        <w:t>04.1993 – 09.1999</w:t>
      </w:r>
      <w:r>
        <w:tab/>
      </w:r>
      <w:r>
        <w:tab/>
        <w:t>Pärnu Teedevalitsus, meister</w:t>
      </w:r>
    </w:p>
    <w:p w14:paraId="1A5E56AE" w14:textId="77777777" w:rsidR="005D3372" w:rsidRPr="00F80DE1" w:rsidRDefault="005D3372" w:rsidP="005D3372">
      <w:pPr>
        <w:tabs>
          <w:tab w:val="left" w:pos="1800"/>
        </w:tabs>
        <w:spacing w:after="0"/>
        <w:rPr>
          <w:rFonts w:ascii="Times New Roman" w:hAnsi="Times New Roman"/>
          <w:color w:val="000000"/>
        </w:rPr>
      </w:pPr>
      <w:r>
        <w:lastRenderedPageBreak/>
        <w:tab/>
      </w:r>
      <w:r>
        <w:tab/>
        <w:t>Ettevõtte tegevusala: maanteede hooldus- ja remont</w:t>
      </w:r>
    </w:p>
    <w:p w14:paraId="2577C747" w14:textId="0597D005" w:rsidR="004E0143" w:rsidRDefault="002B4D78" w:rsidP="009F46E9">
      <w:pPr>
        <w:spacing w:after="0"/>
        <w:ind w:left="2160"/>
        <w:rPr>
          <w:rFonts w:ascii="Times New Roman" w:hAnsi="Times New Roman"/>
          <w:color w:val="000000"/>
        </w:rPr>
      </w:pPr>
      <w:r>
        <w:t>Peamised tööülesanded: hoolde- ja teehoiutööde korraldamine</w:t>
      </w:r>
    </w:p>
    <w:p w14:paraId="4DD32DEF" w14:textId="77777777" w:rsidR="004E0143" w:rsidRDefault="004E0143" w:rsidP="00745654">
      <w:pPr>
        <w:spacing w:after="0"/>
        <w:ind w:left="2160"/>
        <w:rPr>
          <w:rFonts w:ascii="Times New Roman" w:hAnsi="Times New Roman"/>
          <w:color w:val="000000"/>
        </w:rPr>
      </w:pPr>
    </w:p>
    <w:p w14:paraId="432366DA" w14:textId="77777777" w:rsidR="000763E0" w:rsidRDefault="000763E0" w:rsidP="00745654">
      <w:pPr>
        <w:spacing w:after="0"/>
      </w:pPr>
    </w:p>
    <w:p w14:paraId="320F33AE" w14:textId="77777777" w:rsidR="000763E0" w:rsidRDefault="000763E0" w:rsidP="00745654">
      <w:pPr>
        <w:spacing w:after="0"/>
      </w:pPr>
    </w:p>
    <w:p w14:paraId="521C7239" w14:textId="77777777" w:rsidR="000763E0" w:rsidRDefault="000763E0" w:rsidP="00745654">
      <w:pPr>
        <w:spacing w:after="0"/>
      </w:pPr>
    </w:p>
    <w:p w14:paraId="1A5E56B5" w14:textId="0C3E6E5C" w:rsidR="003E1555" w:rsidRDefault="00351D41" w:rsidP="00745654">
      <w:pPr>
        <w:spacing w:after="0"/>
        <w:rPr>
          <w:rFonts w:ascii="Times New Roman" w:hAnsi="Times New Roman"/>
          <w:b/>
          <w:color w:val="000000"/>
        </w:rPr>
      </w:pPr>
      <w:r>
        <w:t>MUU INFO</w:t>
      </w:r>
    </w:p>
    <w:p w14:paraId="6288C239" w14:textId="77777777" w:rsidR="009D61C6" w:rsidRPr="00F80DE1" w:rsidRDefault="009D61C6" w:rsidP="00745654">
      <w:pPr>
        <w:spacing w:after="0"/>
        <w:rPr>
          <w:rFonts w:ascii="Times New Roman" w:hAnsi="Times New Roman"/>
          <w:b/>
          <w:color w:val="000000"/>
        </w:rPr>
      </w:pPr>
    </w:p>
    <w:p w14:paraId="1A5E56B6" w14:textId="6DDD6923" w:rsidR="00890242" w:rsidRPr="00A63A1E" w:rsidRDefault="00A05A8E" w:rsidP="005F45CB">
      <w:pPr>
        <w:rPr>
          <w:rFonts w:asciiTheme="majorBidi" w:hAnsiTheme="majorBidi" w:cstheme="majorBidi"/>
        </w:rPr>
      </w:pPr>
      <w:r>
        <w:t xml:space="preserve">Keelteoskus:                                                                                                                            </w:t>
      </w:r>
      <w:r w:rsidR="00B83AED">
        <w:t xml:space="preserve">    </w:t>
      </w:r>
      <w:r>
        <w:t xml:space="preserve">                     - Eesti keel – C1 (kõnes ja kirjas)</w:t>
      </w:r>
      <w:r>
        <w:br/>
        <w:t>Vene keel – B2 (kõnes ja kirjas)</w:t>
      </w:r>
    </w:p>
    <w:p w14:paraId="1A5E56B9" w14:textId="3CFAAB25" w:rsidR="005176C5" w:rsidRPr="00F80DE1" w:rsidRDefault="0025730B" w:rsidP="00745654">
      <w:pPr>
        <w:tabs>
          <w:tab w:val="left" w:pos="1818"/>
        </w:tabs>
        <w:spacing w:after="0"/>
        <w:ind w:left="2160" w:hanging="2160"/>
        <w:rPr>
          <w:rFonts w:ascii="Times New Roman" w:hAnsi="Times New Roman"/>
          <w:color w:val="000000"/>
        </w:rPr>
      </w:pPr>
      <w:r>
        <w:t xml:space="preserve">Arvutioskus: </w:t>
      </w:r>
      <w:r w:rsidR="00415010">
        <w:t>hea (</w:t>
      </w:r>
      <w:r>
        <w:t>MS Word, Excel</w:t>
      </w:r>
      <w:r w:rsidR="00415010">
        <w:t>)</w:t>
      </w:r>
    </w:p>
    <w:p w14:paraId="1A5E56BA" w14:textId="3FEA81A7" w:rsidR="005176C5" w:rsidRPr="00F80DE1" w:rsidRDefault="005176C5" w:rsidP="00745654">
      <w:pPr>
        <w:tabs>
          <w:tab w:val="left" w:pos="1818"/>
        </w:tabs>
        <w:spacing w:after="0"/>
        <w:rPr>
          <w:rFonts w:ascii="Times New Roman" w:hAnsi="Times New Roman"/>
          <w:color w:val="000000"/>
        </w:rPr>
      </w:pPr>
      <w:r>
        <w:t>Autojuhiload: A,</w:t>
      </w:r>
      <w:r w:rsidR="00B83AED">
        <w:t xml:space="preserve"> </w:t>
      </w:r>
      <w:r>
        <w:t>B,</w:t>
      </w:r>
      <w:r w:rsidR="00B83AED">
        <w:t xml:space="preserve"> </w:t>
      </w:r>
      <w:r>
        <w:t>C,</w:t>
      </w:r>
      <w:r w:rsidR="00B83AED">
        <w:t xml:space="preserve"> </w:t>
      </w:r>
      <w:r>
        <w:t>D,</w:t>
      </w:r>
      <w:r w:rsidR="00B83AED">
        <w:t xml:space="preserve"> </w:t>
      </w:r>
      <w:r>
        <w:t>CE,</w:t>
      </w:r>
      <w:r w:rsidR="00B83AED">
        <w:t xml:space="preserve"> </w:t>
      </w:r>
      <w:r>
        <w:t>DE,</w:t>
      </w:r>
      <w:r w:rsidR="00B83AED">
        <w:t xml:space="preserve"> </w:t>
      </w:r>
      <w:r>
        <w:t>T</w:t>
      </w:r>
      <w:r w:rsidR="00F93D64">
        <w:t xml:space="preserve"> </w:t>
      </w:r>
    </w:p>
    <w:p w14:paraId="1A5E56BB" w14:textId="1B45BA32" w:rsidR="0025730B" w:rsidRDefault="0025730B" w:rsidP="00745654">
      <w:pPr>
        <w:tabs>
          <w:tab w:val="left" w:pos="1818"/>
        </w:tabs>
        <w:spacing w:after="0"/>
        <w:rPr>
          <w:rFonts w:ascii="Times New Roman" w:hAnsi="Times New Roman"/>
          <w:color w:val="000000"/>
        </w:rPr>
      </w:pPr>
      <w:r>
        <w:t>Huvialad: Võrkpall, lugemine, reisimine</w:t>
      </w:r>
    </w:p>
    <w:p w14:paraId="1A5E56BC" w14:textId="77777777" w:rsidR="00555BDF" w:rsidRDefault="00555BDF" w:rsidP="00745654">
      <w:pPr>
        <w:tabs>
          <w:tab w:val="left" w:pos="1818"/>
        </w:tabs>
        <w:spacing w:after="0"/>
        <w:rPr>
          <w:rFonts w:ascii="Times New Roman" w:hAnsi="Times New Roman"/>
          <w:color w:val="000000"/>
        </w:rPr>
      </w:pPr>
    </w:p>
    <w:p w14:paraId="1A5E56BD" w14:textId="77777777" w:rsidR="00244F7C" w:rsidRPr="00A61733" w:rsidRDefault="00244F7C" w:rsidP="00A61733">
      <w:pPr>
        <w:spacing w:after="0"/>
        <w:rPr>
          <w:rFonts w:ascii="Times New Roman" w:hAnsi="Times New Roman"/>
        </w:rPr>
      </w:pPr>
    </w:p>
    <w:p w14:paraId="1A5E56BE" w14:textId="77777777" w:rsidR="002E709E" w:rsidRPr="00F80DE1" w:rsidRDefault="002E709E" w:rsidP="00745654">
      <w:pPr>
        <w:spacing w:after="0"/>
        <w:rPr>
          <w:rFonts w:ascii="Times New Roman" w:hAnsi="Times New Roman"/>
        </w:rPr>
      </w:pPr>
    </w:p>
    <w:sectPr w:rsidR="002E709E" w:rsidRPr="00F80DE1" w:rsidSect="00F80DE1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C10047" w14:textId="77777777" w:rsidR="00B84089" w:rsidRDefault="00B84089" w:rsidP="00745654">
      <w:pPr>
        <w:spacing w:after="0" w:line="240" w:lineRule="auto"/>
      </w:pPr>
      <w:r>
        <w:separator/>
      </w:r>
    </w:p>
  </w:endnote>
  <w:endnote w:type="continuationSeparator" w:id="0">
    <w:p w14:paraId="08C14AA3" w14:textId="77777777" w:rsidR="00B84089" w:rsidRDefault="00B84089" w:rsidP="00745654">
      <w:pPr>
        <w:spacing w:after="0" w:line="240" w:lineRule="auto"/>
      </w:pPr>
      <w:r>
        <w:continuationSeparator/>
      </w:r>
    </w:p>
  </w:endnote>
  <w:endnote w:type="continuationNotice" w:id="1">
    <w:p w14:paraId="43A3B3A7" w14:textId="77777777" w:rsidR="00B84089" w:rsidRDefault="00B84089" w:rsidP="007456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E56C5" w14:textId="77777777" w:rsidR="00A85F34" w:rsidRDefault="00A655B1" w:rsidP="00EA201A">
    <w:pPr>
      <w:pStyle w:val="Footer"/>
      <w:framePr w:wrap="around" w:vAnchor="text" w:hAnchor="margin" w:xAlign="right" w:y="1"/>
      <w:rPr>
        <w:del w:id="1" w:author="kadri.korjas" w:date="2011-08-22T08:56:00Z"/>
        <w:rStyle w:val="PageNumber"/>
      </w:rPr>
    </w:pPr>
    <w:del w:id="2" w:author="kadri.korjas" w:date="2011-08-22T08:56:00Z">
      <w:r>
        <w:rPr>
          <w:rStyle w:val="PageNumber"/>
        </w:rPr>
        <w:fldChar w:fldCharType="begin"/>
      </w:r>
      <w:r w:rsidR="00A85F34">
        <w:rPr>
          <w:rStyle w:val="PageNumber"/>
        </w:rPr>
        <w:delInstrText xml:space="preserve">PAGE  </w:delInstrText>
      </w:r>
      <w:r>
        <w:rPr>
          <w:rStyle w:val="PageNumber"/>
        </w:rPr>
        <w:fldChar w:fldCharType="end"/>
      </w:r>
    </w:del>
  </w:p>
  <w:p w14:paraId="1A5E56C6" w14:textId="77777777" w:rsidR="00F91B76" w:rsidRDefault="00F91B76">
    <w:pPr>
      <w:pPrChange w:id="3" w:author="kadri.korjas" w:date="2011-08-22T08:56:00Z">
        <w:pPr>
          <w:pStyle w:val="Footer"/>
          <w:ind w:right="360"/>
        </w:pPr>
      </w:pPrChange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E56C7" w14:textId="77777777" w:rsidR="00A85F34" w:rsidRDefault="00A655B1" w:rsidP="00EA201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85F3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5ECD">
      <w:rPr>
        <w:rStyle w:val="PageNumber"/>
        <w:noProof/>
      </w:rPr>
      <w:t>1</w:t>
    </w:r>
    <w:r>
      <w:rPr>
        <w:rStyle w:val="PageNumber"/>
      </w:rPr>
      <w:fldChar w:fldCharType="end"/>
    </w:r>
  </w:p>
  <w:p w14:paraId="1A5E56C8" w14:textId="77777777" w:rsidR="00A85F34" w:rsidRDefault="00A85F34" w:rsidP="00F80D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5CD2C" w14:textId="77777777" w:rsidR="00B84089" w:rsidRDefault="00B84089" w:rsidP="00745654">
      <w:pPr>
        <w:spacing w:after="0" w:line="240" w:lineRule="auto"/>
      </w:pPr>
      <w:r>
        <w:separator/>
      </w:r>
    </w:p>
  </w:footnote>
  <w:footnote w:type="continuationSeparator" w:id="0">
    <w:p w14:paraId="6A7129BB" w14:textId="77777777" w:rsidR="00B84089" w:rsidRDefault="00B84089" w:rsidP="00745654">
      <w:pPr>
        <w:spacing w:after="0" w:line="240" w:lineRule="auto"/>
      </w:pPr>
      <w:r>
        <w:continuationSeparator/>
      </w:r>
    </w:p>
  </w:footnote>
  <w:footnote w:type="continuationNotice" w:id="1">
    <w:p w14:paraId="41B6F505" w14:textId="77777777" w:rsidR="00B84089" w:rsidRDefault="00B84089" w:rsidP="007456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E56C9" w14:textId="77777777" w:rsidR="00F91B76" w:rsidRDefault="0096214C">
    <w:pPr>
      <w:pStyle w:val="Header"/>
      <w:pPrChange w:id="4" w:author="kadri.korjas" w:date="2011-08-22T08:56:00Z">
        <w:pPr>
          <w:pStyle w:val="Header"/>
          <w:jc w:val="right"/>
        </w:pPr>
      </w:pPrChange>
    </w:pPr>
    <w:del w:id="5" w:author="kadri.korjas" w:date="2011-08-22T08:56:00Z">
      <w:r>
        <w:delText>CV näidis</w:delTex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250F8F"/>
    <w:multiLevelType w:val="hybridMultilevel"/>
    <w:tmpl w:val="341EAD2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DB0"/>
    <w:rsid w:val="00001078"/>
    <w:rsid w:val="0000451B"/>
    <w:rsid w:val="00025E4A"/>
    <w:rsid w:val="0003336E"/>
    <w:rsid w:val="0003461F"/>
    <w:rsid w:val="00034FD6"/>
    <w:rsid w:val="00056860"/>
    <w:rsid w:val="0007293A"/>
    <w:rsid w:val="000763E0"/>
    <w:rsid w:val="00081D5B"/>
    <w:rsid w:val="0008415E"/>
    <w:rsid w:val="00084C86"/>
    <w:rsid w:val="000A5D03"/>
    <w:rsid w:val="000C50C1"/>
    <w:rsid w:val="000F5D79"/>
    <w:rsid w:val="00114840"/>
    <w:rsid w:val="00123DA3"/>
    <w:rsid w:val="00133664"/>
    <w:rsid w:val="00163556"/>
    <w:rsid w:val="00181A7D"/>
    <w:rsid w:val="00183871"/>
    <w:rsid w:val="00195700"/>
    <w:rsid w:val="001C155E"/>
    <w:rsid w:val="001C6C8B"/>
    <w:rsid w:val="001C7D82"/>
    <w:rsid w:val="001D172A"/>
    <w:rsid w:val="001D73B3"/>
    <w:rsid w:val="00215540"/>
    <w:rsid w:val="002169AE"/>
    <w:rsid w:val="00244F7C"/>
    <w:rsid w:val="002471D3"/>
    <w:rsid w:val="002476D4"/>
    <w:rsid w:val="002507DA"/>
    <w:rsid w:val="00253A26"/>
    <w:rsid w:val="00256EF7"/>
    <w:rsid w:val="0025730B"/>
    <w:rsid w:val="002618E8"/>
    <w:rsid w:val="0027059C"/>
    <w:rsid w:val="002930D3"/>
    <w:rsid w:val="00293540"/>
    <w:rsid w:val="00293E8C"/>
    <w:rsid w:val="002952A0"/>
    <w:rsid w:val="00295A96"/>
    <w:rsid w:val="002A54C5"/>
    <w:rsid w:val="002B4D78"/>
    <w:rsid w:val="002C0131"/>
    <w:rsid w:val="002C1259"/>
    <w:rsid w:val="002C7BD9"/>
    <w:rsid w:val="002D086D"/>
    <w:rsid w:val="002E709E"/>
    <w:rsid w:val="0030669D"/>
    <w:rsid w:val="00320212"/>
    <w:rsid w:val="00351D41"/>
    <w:rsid w:val="003537A2"/>
    <w:rsid w:val="003678CF"/>
    <w:rsid w:val="00372A4E"/>
    <w:rsid w:val="00375ECD"/>
    <w:rsid w:val="00382618"/>
    <w:rsid w:val="0038483F"/>
    <w:rsid w:val="003D38B0"/>
    <w:rsid w:val="003D44C3"/>
    <w:rsid w:val="003E1555"/>
    <w:rsid w:val="003F152B"/>
    <w:rsid w:val="003F2680"/>
    <w:rsid w:val="003F3597"/>
    <w:rsid w:val="004025D9"/>
    <w:rsid w:val="0040316E"/>
    <w:rsid w:val="00405B13"/>
    <w:rsid w:val="004117EC"/>
    <w:rsid w:val="00415010"/>
    <w:rsid w:val="004202ED"/>
    <w:rsid w:val="00430A13"/>
    <w:rsid w:val="00443392"/>
    <w:rsid w:val="00456C2D"/>
    <w:rsid w:val="00484CE1"/>
    <w:rsid w:val="004A7C63"/>
    <w:rsid w:val="004B4D3A"/>
    <w:rsid w:val="004C3311"/>
    <w:rsid w:val="004D13D5"/>
    <w:rsid w:val="004D4B55"/>
    <w:rsid w:val="004D5F73"/>
    <w:rsid w:val="004E0143"/>
    <w:rsid w:val="004E33EB"/>
    <w:rsid w:val="004F46EE"/>
    <w:rsid w:val="00502809"/>
    <w:rsid w:val="00502D99"/>
    <w:rsid w:val="00511DD4"/>
    <w:rsid w:val="005176C5"/>
    <w:rsid w:val="00531FB5"/>
    <w:rsid w:val="00544161"/>
    <w:rsid w:val="0054511E"/>
    <w:rsid w:val="00550132"/>
    <w:rsid w:val="00555BDF"/>
    <w:rsid w:val="00565411"/>
    <w:rsid w:val="00591DE5"/>
    <w:rsid w:val="00592B3E"/>
    <w:rsid w:val="005A6D56"/>
    <w:rsid w:val="005C280B"/>
    <w:rsid w:val="005D3372"/>
    <w:rsid w:val="005D35EE"/>
    <w:rsid w:val="005F0D6A"/>
    <w:rsid w:val="005F35F9"/>
    <w:rsid w:val="005F45CB"/>
    <w:rsid w:val="00610DB0"/>
    <w:rsid w:val="00627EA5"/>
    <w:rsid w:val="0064444F"/>
    <w:rsid w:val="006464E2"/>
    <w:rsid w:val="00650FF9"/>
    <w:rsid w:val="006512C4"/>
    <w:rsid w:val="00672196"/>
    <w:rsid w:val="00675C79"/>
    <w:rsid w:val="006922F3"/>
    <w:rsid w:val="00693180"/>
    <w:rsid w:val="006C6E50"/>
    <w:rsid w:val="006D2C0A"/>
    <w:rsid w:val="006E0FF1"/>
    <w:rsid w:val="006E4027"/>
    <w:rsid w:val="006E45AC"/>
    <w:rsid w:val="006F0F07"/>
    <w:rsid w:val="006F116C"/>
    <w:rsid w:val="006F7E96"/>
    <w:rsid w:val="00703E2F"/>
    <w:rsid w:val="0071534E"/>
    <w:rsid w:val="00731938"/>
    <w:rsid w:val="00742A47"/>
    <w:rsid w:val="00745654"/>
    <w:rsid w:val="0075544B"/>
    <w:rsid w:val="00763019"/>
    <w:rsid w:val="007729BC"/>
    <w:rsid w:val="007730CE"/>
    <w:rsid w:val="007761E7"/>
    <w:rsid w:val="007A2EFF"/>
    <w:rsid w:val="007B70F5"/>
    <w:rsid w:val="007C1909"/>
    <w:rsid w:val="007E67C3"/>
    <w:rsid w:val="007F55AD"/>
    <w:rsid w:val="0081612C"/>
    <w:rsid w:val="00841F26"/>
    <w:rsid w:val="008643E0"/>
    <w:rsid w:val="00865F6D"/>
    <w:rsid w:val="00870081"/>
    <w:rsid w:val="00890242"/>
    <w:rsid w:val="00890E84"/>
    <w:rsid w:val="00895B35"/>
    <w:rsid w:val="008C1D78"/>
    <w:rsid w:val="008E3281"/>
    <w:rsid w:val="008E3562"/>
    <w:rsid w:val="008F5BA7"/>
    <w:rsid w:val="0090007F"/>
    <w:rsid w:val="00940F4E"/>
    <w:rsid w:val="0096214C"/>
    <w:rsid w:val="009624BC"/>
    <w:rsid w:val="0097505A"/>
    <w:rsid w:val="009A5A33"/>
    <w:rsid w:val="009B6C3D"/>
    <w:rsid w:val="009D30AD"/>
    <w:rsid w:val="009D61C6"/>
    <w:rsid w:val="009F46E9"/>
    <w:rsid w:val="00A05A8E"/>
    <w:rsid w:val="00A12E7D"/>
    <w:rsid w:val="00A160B4"/>
    <w:rsid w:val="00A162F2"/>
    <w:rsid w:val="00A36AF7"/>
    <w:rsid w:val="00A440AA"/>
    <w:rsid w:val="00A61733"/>
    <w:rsid w:val="00A63A1E"/>
    <w:rsid w:val="00A650BC"/>
    <w:rsid w:val="00A655B1"/>
    <w:rsid w:val="00A85CA8"/>
    <w:rsid w:val="00A85F34"/>
    <w:rsid w:val="00A9567D"/>
    <w:rsid w:val="00AA58CE"/>
    <w:rsid w:val="00AA78D9"/>
    <w:rsid w:val="00AC3A03"/>
    <w:rsid w:val="00AC7B70"/>
    <w:rsid w:val="00AE02AD"/>
    <w:rsid w:val="00AE2A06"/>
    <w:rsid w:val="00AF7B5F"/>
    <w:rsid w:val="00B017F2"/>
    <w:rsid w:val="00B02829"/>
    <w:rsid w:val="00B123F6"/>
    <w:rsid w:val="00B2221A"/>
    <w:rsid w:val="00B52F08"/>
    <w:rsid w:val="00B60C87"/>
    <w:rsid w:val="00B665F5"/>
    <w:rsid w:val="00B83AED"/>
    <w:rsid w:val="00B84089"/>
    <w:rsid w:val="00B92A8F"/>
    <w:rsid w:val="00BB1FB2"/>
    <w:rsid w:val="00BE063F"/>
    <w:rsid w:val="00BE15EA"/>
    <w:rsid w:val="00C04D39"/>
    <w:rsid w:val="00C166BB"/>
    <w:rsid w:val="00C16A4A"/>
    <w:rsid w:val="00C20F00"/>
    <w:rsid w:val="00C24CD5"/>
    <w:rsid w:val="00C420C8"/>
    <w:rsid w:val="00C52845"/>
    <w:rsid w:val="00C61AE8"/>
    <w:rsid w:val="00C971F4"/>
    <w:rsid w:val="00CA2B13"/>
    <w:rsid w:val="00D076EB"/>
    <w:rsid w:val="00D104CB"/>
    <w:rsid w:val="00D22731"/>
    <w:rsid w:val="00D30CA0"/>
    <w:rsid w:val="00D36114"/>
    <w:rsid w:val="00D56C70"/>
    <w:rsid w:val="00D6212E"/>
    <w:rsid w:val="00D96027"/>
    <w:rsid w:val="00DA003B"/>
    <w:rsid w:val="00DA449E"/>
    <w:rsid w:val="00DA570B"/>
    <w:rsid w:val="00DA59DB"/>
    <w:rsid w:val="00DA680E"/>
    <w:rsid w:val="00DE198F"/>
    <w:rsid w:val="00DE619D"/>
    <w:rsid w:val="00DF712C"/>
    <w:rsid w:val="00E3302F"/>
    <w:rsid w:val="00E4242B"/>
    <w:rsid w:val="00E457E2"/>
    <w:rsid w:val="00E518E8"/>
    <w:rsid w:val="00E541FC"/>
    <w:rsid w:val="00E56A14"/>
    <w:rsid w:val="00E65018"/>
    <w:rsid w:val="00E71FDA"/>
    <w:rsid w:val="00E974FF"/>
    <w:rsid w:val="00E975E0"/>
    <w:rsid w:val="00EA201A"/>
    <w:rsid w:val="00EA4582"/>
    <w:rsid w:val="00EC5BB0"/>
    <w:rsid w:val="00ED71D2"/>
    <w:rsid w:val="00EE301C"/>
    <w:rsid w:val="00EF6AEA"/>
    <w:rsid w:val="00F07B06"/>
    <w:rsid w:val="00F22B19"/>
    <w:rsid w:val="00F37AB8"/>
    <w:rsid w:val="00F422FD"/>
    <w:rsid w:val="00F449E6"/>
    <w:rsid w:val="00F70DB3"/>
    <w:rsid w:val="00F73048"/>
    <w:rsid w:val="00F80DE1"/>
    <w:rsid w:val="00F8383F"/>
    <w:rsid w:val="00F91B76"/>
    <w:rsid w:val="00F93D64"/>
    <w:rsid w:val="00F96C20"/>
    <w:rsid w:val="00F97052"/>
    <w:rsid w:val="00FA2388"/>
    <w:rsid w:val="00FC2092"/>
    <w:rsid w:val="00FD0E85"/>
    <w:rsid w:val="00FE15AF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1A5E5691"/>
  <w15:docId w15:val="{E25318BB-02DD-49E7-8276-8BA80FA7D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570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A201A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semiHidden/>
    <w:locked/>
    <w:rsid w:val="00195700"/>
    <w:rPr>
      <w:rFonts w:cs="Times New Roman"/>
      <w:sz w:val="24"/>
      <w:szCs w:val="24"/>
      <w:lang w:eastAsia="en-US"/>
    </w:rPr>
  </w:style>
  <w:style w:type="character" w:styleId="PageNumber">
    <w:name w:val="page number"/>
    <w:uiPriority w:val="99"/>
    <w:rsid w:val="00EA201A"/>
    <w:rPr>
      <w:rFonts w:cs="Times New Roman"/>
    </w:rPr>
  </w:style>
  <w:style w:type="paragraph" w:styleId="NormalWeb">
    <w:name w:val="Normal (Web)"/>
    <w:basedOn w:val="Normal"/>
    <w:rsid w:val="00244F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Hyperlink">
    <w:name w:val="Hyperlink"/>
    <w:uiPriority w:val="99"/>
    <w:rsid w:val="007A2EF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4F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95700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6214C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uiPriority w:val="99"/>
    <w:semiHidden/>
    <w:locked/>
    <w:rsid w:val="00195700"/>
    <w:rPr>
      <w:rFonts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244F7C"/>
    <w:pPr>
      <w:widowControl w:val="0"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</w:rPr>
  </w:style>
  <w:style w:type="character" w:customStyle="1" w:styleId="BodyTextChar">
    <w:name w:val="Body Text Char"/>
    <w:link w:val="BodyText"/>
    <w:rsid w:val="00745654"/>
    <w:rPr>
      <w:kern w:val="1"/>
      <w:sz w:val="24"/>
    </w:rPr>
  </w:style>
  <w:style w:type="character" w:styleId="CommentReference">
    <w:name w:val="annotation reference"/>
    <w:rsid w:val="007456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4F7C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kern w:val="1"/>
      <w:sz w:val="20"/>
      <w:szCs w:val="20"/>
    </w:rPr>
  </w:style>
  <w:style w:type="character" w:customStyle="1" w:styleId="CommentTextChar">
    <w:name w:val="Comment Text Char"/>
    <w:link w:val="CommentText"/>
    <w:rsid w:val="00745654"/>
    <w:rPr>
      <w:kern w:val="1"/>
    </w:rPr>
  </w:style>
  <w:style w:type="paragraph" w:styleId="Revision">
    <w:name w:val="Revision"/>
    <w:hidden/>
    <w:uiPriority w:val="99"/>
    <w:semiHidden/>
    <w:rsid w:val="00745654"/>
    <w:rPr>
      <w:rFonts w:ascii="Calibri" w:eastAsia="Calibri" w:hAnsi="Calibri"/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45654"/>
    <w:pPr>
      <w:widowControl/>
      <w:suppressAutoHyphens w:val="0"/>
      <w:overflowPunct/>
      <w:autoSpaceDE/>
      <w:autoSpaceDN/>
      <w:adjustRightInd/>
      <w:spacing w:after="200"/>
      <w:textAlignment w:val="auto"/>
    </w:pPr>
    <w:rPr>
      <w:rFonts w:ascii="Calibri" w:eastAsia="Calibri" w:hAnsi="Calibri"/>
      <w:b/>
      <w:bCs/>
    </w:rPr>
  </w:style>
  <w:style w:type="character" w:customStyle="1" w:styleId="CommentSubjectChar">
    <w:name w:val="Comment Subject Char"/>
    <w:link w:val="CommentSubject"/>
    <w:rsid w:val="00745654"/>
    <w:rPr>
      <w:rFonts w:ascii="Calibri" w:eastAsia="Calibri" w:hAnsi="Calibri"/>
      <w:b/>
      <w:bCs/>
      <w:kern w:val="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3E117-F465-4F4C-B38A-A57517EC3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1845</Characters>
  <Application>Microsoft Office Word</Application>
  <DocSecurity>0</DocSecurity>
  <Lines>15</Lines>
  <Paragraphs>4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nele.labi</dc:creator>
  <cp:lastModifiedBy>Väino Hallikmägi</cp:lastModifiedBy>
  <cp:revision>2</cp:revision>
  <cp:lastPrinted>2012-03-17T14:15:00Z</cp:lastPrinted>
  <dcterms:created xsi:type="dcterms:W3CDTF">2026-01-02T11:30:00Z</dcterms:created>
  <dcterms:modified xsi:type="dcterms:W3CDTF">2026-01-02T11:30:00Z</dcterms:modified>
</cp:coreProperties>
</file>